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0B60D" w14:textId="77777777" w:rsidR="00AA6CCF" w:rsidRDefault="001844DB" w:rsidP="00AA6CCF">
      <w:pPr>
        <w:rPr>
          <w:b/>
        </w:rPr>
      </w:pPr>
      <w:r>
        <w:rPr>
          <w:b/>
        </w:rPr>
        <w:t>SCADA_SYS_MSG</w:t>
      </w:r>
    </w:p>
    <w:tbl>
      <w:tblPr>
        <w:tblStyle w:val="TableGrid"/>
        <w:tblW w:w="10008" w:type="dxa"/>
        <w:tblLook w:val="04A0" w:firstRow="1" w:lastRow="0" w:firstColumn="1" w:lastColumn="0" w:noHBand="0" w:noVBand="1"/>
      </w:tblPr>
      <w:tblGrid>
        <w:gridCol w:w="2564"/>
        <w:gridCol w:w="7444"/>
      </w:tblGrid>
      <w:tr w:rsidR="00AA6CCF" w:rsidRPr="00453F47" w14:paraId="2BCF035D" w14:textId="77777777" w:rsidTr="006E5F0A">
        <w:tc>
          <w:tcPr>
            <w:tcW w:w="2564" w:type="dxa"/>
          </w:tcPr>
          <w:p w14:paraId="3BA4D249" w14:textId="77777777" w:rsidR="00AA6CCF" w:rsidRPr="00453F47" w:rsidRDefault="00AA6CCF" w:rsidP="006E5F0A">
            <w:pPr>
              <w:rPr>
                <w:b/>
              </w:rPr>
            </w:pPr>
            <w:r>
              <w:rPr>
                <w:b/>
              </w:rPr>
              <w:t>Version</w:t>
            </w:r>
          </w:p>
        </w:tc>
        <w:tc>
          <w:tcPr>
            <w:tcW w:w="7444" w:type="dxa"/>
          </w:tcPr>
          <w:p w14:paraId="3D2411E3" w14:textId="77777777" w:rsidR="00AA6CCF" w:rsidRPr="00453F47" w:rsidRDefault="00AA6CCF" w:rsidP="006E5F0A">
            <w:pPr>
              <w:rPr>
                <w:b/>
              </w:rPr>
            </w:pPr>
            <w:r>
              <w:rPr>
                <w:b/>
              </w:rPr>
              <w:t>Release Notes</w:t>
            </w:r>
          </w:p>
        </w:tc>
      </w:tr>
      <w:tr w:rsidR="00AA6CCF" w:rsidRPr="00453F47" w14:paraId="0DBE2EA2" w14:textId="77777777" w:rsidTr="006E5F0A">
        <w:tc>
          <w:tcPr>
            <w:tcW w:w="2564" w:type="dxa"/>
          </w:tcPr>
          <w:p w14:paraId="3FC0CEB7" w14:textId="77777777" w:rsidR="00AA6CCF" w:rsidRPr="00860D1E" w:rsidRDefault="001844DB" w:rsidP="006E5F0A">
            <w:r>
              <w:t>1.0</w:t>
            </w:r>
          </w:p>
        </w:tc>
        <w:tc>
          <w:tcPr>
            <w:tcW w:w="7444" w:type="dxa"/>
          </w:tcPr>
          <w:p w14:paraId="62C72AB4" w14:textId="77777777" w:rsidR="00AA6CCF" w:rsidRPr="00860D1E" w:rsidRDefault="001844DB" w:rsidP="006E5F0A">
            <w:r>
              <w:t>Initial Release</w:t>
            </w:r>
          </w:p>
        </w:tc>
      </w:tr>
    </w:tbl>
    <w:p w14:paraId="540FBE43" w14:textId="77777777" w:rsidR="00AA6CCF" w:rsidRDefault="00AA6CCF" w:rsidP="00AA6CCF">
      <w:pPr>
        <w:rPr>
          <w:b/>
        </w:rPr>
      </w:pPr>
    </w:p>
    <w:p w14:paraId="7B030021" w14:textId="77777777" w:rsidR="00AA6CCF" w:rsidRDefault="00AA6CCF" w:rsidP="00AA6CCF">
      <w:r>
        <w:rPr>
          <w:b/>
        </w:rPr>
        <w:t>Description</w:t>
      </w:r>
      <w:r>
        <w:t xml:space="preserve">: </w:t>
      </w:r>
      <w:r w:rsidR="001844DB">
        <w:t>This UDT is used to standardize message reads from other device PLCs.</w:t>
      </w:r>
    </w:p>
    <w:p w14:paraId="3D28F27E" w14:textId="77777777" w:rsidR="00AA6CCF" w:rsidRDefault="00AA6CCF" w:rsidP="00AA6CCF">
      <w:r>
        <w:rPr>
          <w:b/>
        </w:rPr>
        <w:t>Naming Convention</w:t>
      </w:r>
      <w:r>
        <w:t xml:space="preserve">: </w:t>
      </w:r>
      <w:r w:rsidR="001844DB">
        <w:t xml:space="preserve"> Tags using this U</w:t>
      </w:r>
      <w:del w:id="0" w:author="Steve Cauduro" w:date="2020-03-18T16:24:00Z">
        <w:r w:rsidR="001844DB">
          <w:delText>D</w:delText>
        </w:r>
      </w:del>
      <w:r w:rsidR="001844DB">
        <w:t>DT shall be named MSG_BYX1_1, where BYX1 is the remote PLC that is the target of the message read, and _1 is incremented sequentially if additional message blocks are needed.</w:t>
      </w:r>
    </w:p>
    <w:p w14:paraId="66EB9307" w14:textId="77777777" w:rsidR="001844DB" w:rsidRDefault="001844DB" w:rsidP="00AA6CCF">
      <w:r>
        <w:t>Additionally, within each local PLC BXX a tag of this type should be created with the name MSG_BXX1_1.  This tag will be used to implement the PLC heartbeat and should also be used as a holding array for data to be read by other PLCs.</w:t>
      </w:r>
    </w:p>
    <w:p w14:paraId="767469C7" w14:textId="77777777" w:rsidR="00AA6CCF" w:rsidRDefault="00AA6CCF" w:rsidP="00AA6CCF">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AA6CCF" w14:paraId="0B6F585F" w14:textId="77777777" w:rsidTr="006E5F0A">
        <w:trPr>
          <w:tblHeader/>
        </w:trPr>
        <w:tc>
          <w:tcPr>
            <w:tcW w:w="2564" w:type="dxa"/>
          </w:tcPr>
          <w:p w14:paraId="6B0AE942" w14:textId="77777777" w:rsidR="00AA6CCF" w:rsidRPr="00453F47" w:rsidRDefault="00AA6CCF" w:rsidP="006E5F0A">
            <w:pPr>
              <w:rPr>
                <w:b/>
              </w:rPr>
            </w:pPr>
            <w:r w:rsidRPr="00453F47">
              <w:rPr>
                <w:b/>
              </w:rPr>
              <w:t>UDT Member</w:t>
            </w:r>
          </w:p>
        </w:tc>
        <w:tc>
          <w:tcPr>
            <w:tcW w:w="2651" w:type="dxa"/>
          </w:tcPr>
          <w:p w14:paraId="1CA36D75" w14:textId="77777777" w:rsidR="00AA6CCF" w:rsidRPr="00453F47" w:rsidRDefault="00AA6CCF" w:rsidP="006E5F0A">
            <w:pPr>
              <w:rPr>
                <w:b/>
              </w:rPr>
            </w:pPr>
            <w:r w:rsidRPr="00453F47">
              <w:rPr>
                <w:b/>
              </w:rPr>
              <w:t>Datatype</w:t>
            </w:r>
          </w:p>
        </w:tc>
        <w:tc>
          <w:tcPr>
            <w:tcW w:w="2395" w:type="dxa"/>
          </w:tcPr>
          <w:p w14:paraId="44AAEB4F" w14:textId="77777777" w:rsidR="00AA6CCF" w:rsidRPr="00453F47" w:rsidRDefault="00AA6CCF" w:rsidP="006E5F0A">
            <w:pPr>
              <w:rPr>
                <w:b/>
              </w:rPr>
            </w:pPr>
            <w:r w:rsidRPr="00453F47">
              <w:rPr>
                <w:b/>
              </w:rPr>
              <w:t>Description</w:t>
            </w:r>
          </w:p>
        </w:tc>
        <w:tc>
          <w:tcPr>
            <w:tcW w:w="2848" w:type="dxa"/>
          </w:tcPr>
          <w:p w14:paraId="6C120C50" w14:textId="77777777" w:rsidR="00AA6CCF" w:rsidRPr="00453F47" w:rsidRDefault="00AA6CCF" w:rsidP="006E5F0A">
            <w:pPr>
              <w:rPr>
                <w:b/>
              </w:rPr>
            </w:pPr>
            <w:r>
              <w:rPr>
                <w:b/>
              </w:rPr>
              <w:t>Usage</w:t>
            </w:r>
          </w:p>
        </w:tc>
      </w:tr>
      <w:tr w:rsidR="00AA6CCF" w14:paraId="4B0D3D73" w14:textId="77777777" w:rsidTr="006E5F0A">
        <w:trPr>
          <w:tblHeader/>
        </w:trPr>
        <w:tc>
          <w:tcPr>
            <w:tcW w:w="2564" w:type="dxa"/>
          </w:tcPr>
          <w:p w14:paraId="499DD900" w14:textId="77777777" w:rsidR="00AA6CCF" w:rsidRPr="00736B12" w:rsidRDefault="001844DB" w:rsidP="001844DB">
            <w:r>
              <w:t>ADDON</w:t>
            </w:r>
          </w:p>
        </w:tc>
        <w:tc>
          <w:tcPr>
            <w:tcW w:w="2651" w:type="dxa"/>
          </w:tcPr>
          <w:p w14:paraId="479AC072" w14:textId="77777777" w:rsidR="00AA6CCF" w:rsidRPr="00736B12" w:rsidRDefault="001844DB" w:rsidP="00033F7C">
            <w:r>
              <w:t>Message_Read_</w:t>
            </w:r>
            <w:r w:rsidR="00033F7C">
              <w:t>v</w:t>
            </w:r>
            <w:r>
              <w:t>1</w:t>
            </w:r>
          </w:p>
        </w:tc>
        <w:tc>
          <w:tcPr>
            <w:tcW w:w="2395" w:type="dxa"/>
          </w:tcPr>
          <w:p w14:paraId="16D5C163" w14:textId="77777777" w:rsidR="00AA6CCF" w:rsidRPr="00736B12" w:rsidRDefault="001844DB" w:rsidP="006E5F0A">
            <w:r>
              <w:t>Message Read AOI</w:t>
            </w:r>
          </w:p>
        </w:tc>
        <w:tc>
          <w:tcPr>
            <w:tcW w:w="2848" w:type="dxa"/>
          </w:tcPr>
          <w:p w14:paraId="2168C2FE" w14:textId="77777777" w:rsidR="00AA6CCF" w:rsidRPr="00736B12" w:rsidRDefault="001844DB" w:rsidP="006E5F0A">
            <w:r>
              <w:t>Used in Main Routine of COMMS_MSG Program</w:t>
            </w:r>
          </w:p>
        </w:tc>
      </w:tr>
      <w:tr w:rsidR="00AA6CCF" w14:paraId="28DE1435" w14:textId="77777777" w:rsidTr="006E5F0A">
        <w:trPr>
          <w:tblHeader/>
        </w:trPr>
        <w:tc>
          <w:tcPr>
            <w:tcW w:w="2564" w:type="dxa"/>
          </w:tcPr>
          <w:p w14:paraId="55FB40F0" w14:textId="77777777" w:rsidR="00AA6CCF" w:rsidRPr="00736B12" w:rsidRDefault="001844DB" w:rsidP="006E5F0A">
            <w:r>
              <w:t>Data</w:t>
            </w:r>
          </w:p>
        </w:tc>
        <w:tc>
          <w:tcPr>
            <w:tcW w:w="2651" w:type="dxa"/>
          </w:tcPr>
          <w:p w14:paraId="22F72110" w14:textId="77777777" w:rsidR="00AA6CCF" w:rsidRPr="00736B12" w:rsidRDefault="001844DB" w:rsidP="006E5F0A">
            <w:r>
              <w:t>SYS_MESSAGE_DATA_1_0</w:t>
            </w:r>
          </w:p>
        </w:tc>
        <w:tc>
          <w:tcPr>
            <w:tcW w:w="2395" w:type="dxa"/>
          </w:tcPr>
          <w:p w14:paraId="7DBC2F89" w14:textId="77777777" w:rsidR="00AA6CCF" w:rsidRDefault="001844DB" w:rsidP="006E5F0A">
            <w:r>
              <w:t>Message Array</w:t>
            </w:r>
          </w:p>
        </w:tc>
        <w:tc>
          <w:tcPr>
            <w:tcW w:w="2848" w:type="dxa"/>
          </w:tcPr>
          <w:p w14:paraId="37789AF9" w14:textId="72644D71" w:rsidR="00AA6CCF" w:rsidRDefault="001844DB" w:rsidP="006E5F0A">
            <w:del w:id="1" w:author="Steve Cauduro" w:date="2020-03-18T16:24:00Z">
              <w:r>
                <w:delText>Consits</w:delText>
              </w:r>
            </w:del>
            <w:ins w:id="2" w:author="Steve Cauduro" w:date="2020-03-18T16:24:00Z">
              <w:r w:rsidR="009B105C">
                <w:t>Consists</w:t>
              </w:r>
            </w:ins>
            <w:r>
              <w:t xml:space="preserve"> of an array of 20 DINTS and 20 REALs for 40 total registers.</w:t>
            </w:r>
          </w:p>
        </w:tc>
      </w:tr>
      <w:tr w:rsidR="00AA6CCF" w14:paraId="4C47BD78" w14:textId="77777777" w:rsidTr="006E5F0A">
        <w:trPr>
          <w:tblHeader/>
        </w:trPr>
        <w:tc>
          <w:tcPr>
            <w:tcW w:w="2564" w:type="dxa"/>
          </w:tcPr>
          <w:p w14:paraId="6AB9EF3F" w14:textId="77777777" w:rsidR="00AA6CCF" w:rsidRDefault="005D57AC" w:rsidP="006E5F0A">
            <w:r>
              <w:t>ERR</w:t>
            </w:r>
          </w:p>
        </w:tc>
        <w:tc>
          <w:tcPr>
            <w:tcW w:w="2651" w:type="dxa"/>
          </w:tcPr>
          <w:p w14:paraId="7A1C345A" w14:textId="77777777" w:rsidR="00AA6CCF" w:rsidRDefault="005D57AC" w:rsidP="006E5F0A">
            <w:r>
              <w:t>BOOL</w:t>
            </w:r>
          </w:p>
        </w:tc>
        <w:tc>
          <w:tcPr>
            <w:tcW w:w="2395" w:type="dxa"/>
          </w:tcPr>
          <w:p w14:paraId="27115330" w14:textId="77777777" w:rsidR="00AA6CCF" w:rsidRDefault="005D57AC" w:rsidP="006E5F0A">
            <w:r>
              <w:t>Message Error</w:t>
            </w:r>
          </w:p>
        </w:tc>
        <w:tc>
          <w:tcPr>
            <w:tcW w:w="2848" w:type="dxa"/>
          </w:tcPr>
          <w:p w14:paraId="5EB120E4" w14:textId="77777777" w:rsidR="00AA6CCF" w:rsidRDefault="005D57AC" w:rsidP="006E5F0A">
            <w:r>
              <w:t>For display on HMI</w:t>
            </w:r>
          </w:p>
        </w:tc>
      </w:tr>
      <w:tr w:rsidR="00AA6CCF" w14:paraId="0C0F7D59" w14:textId="77777777" w:rsidTr="006E5F0A">
        <w:trPr>
          <w:tblHeader/>
        </w:trPr>
        <w:tc>
          <w:tcPr>
            <w:tcW w:w="2564" w:type="dxa"/>
          </w:tcPr>
          <w:p w14:paraId="773C7AFC" w14:textId="77777777" w:rsidR="00AA6CCF" w:rsidRDefault="005D57AC" w:rsidP="006E5F0A">
            <w:r>
              <w:t>PB_EN</w:t>
            </w:r>
          </w:p>
        </w:tc>
        <w:tc>
          <w:tcPr>
            <w:tcW w:w="2651" w:type="dxa"/>
          </w:tcPr>
          <w:p w14:paraId="6646FFF1" w14:textId="77777777" w:rsidR="00AA6CCF" w:rsidRDefault="005D57AC" w:rsidP="006E5F0A">
            <w:r>
              <w:t>BOOL</w:t>
            </w:r>
          </w:p>
        </w:tc>
        <w:tc>
          <w:tcPr>
            <w:tcW w:w="2395" w:type="dxa"/>
          </w:tcPr>
          <w:p w14:paraId="4CD5BE0E" w14:textId="77777777" w:rsidR="00AA6CCF" w:rsidRDefault="005D57AC" w:rsidP="006E5F0A">
            <w:r>
              <w:t>Message Enable</w:t>
            </w:r>
          </w:p>
        </w:tc>
        <w:tc>
          <w:tcPr>
            <w:tcW w:w="2848" w:type="dxa"/>
          </w:tcPr>
          <w:p w14:paraId="3EE90271" w14:textId="77777777" w:rsidR="00AA6CCF" w:rsidRDefault="005D57AC" w:rsidP="006E5F0A">
            <w:r>
              <w:t>Allows Individual Message blocks to be enabled/disabled</w:t>
            </w:r>
          </w:p>
        </w:tc>
      </w:tr>
    </w:tbl>
    <w:p w14:paraId="49488012" w14:textId="77777777" w:rsidR="00AA6CCF" w:rsidRDefault="00AA6CCF" w:rsidP="00AA6CCF"/>
    <w:p w14:paraId="7D6609FA" w14:textId="77777777" w:rsidR="00AA6CCF" w:rsidRPr="00AA6CCF" w:rsidRDefault="00AA6CCF" w:rsidP="00AA6CCF">
      <w:pPr>
        <w:rPr>
          <w:b/>
        </w:rPr>
      </w:pPr>
      <w:r>
        <w:rPr>
          <w:b/>
        </w:rPr>
        <w:t>AOI</w:t>
      </w:r>
    </w:p>
    <w:tbl>
      <w:tblPr>
        <w:tblStyle w:val="TableGrid"/>
        <w:tblW w:w="12528" w:type="dxa"/>
        <w:tblLook w:val="04A0" w:firstRow="1" w:lastRow="0" w:firstColumn="1" w:lastColumn="0" w:noHBand="0" w:noVBand="1"/>
      </w:tblPr>
      <w:tblGrid>
        <w:gridCol w:w="2817"/>
        <w:gridCol w:w="2093"/>
        <w:gridCol w:w="2998"/>
        <w:gridCol w:w="1797"/>
        <w:gridCol w:w="2823"/>
      </w:tblGrid>
      <w:tr w:rsidR="00FA2AA7" w:rsidRPr="00453F47" w14:paraId="16748B73" w14:textId="77777777" w:rsidTr="006E5F0A">
        <w:trPr>
          <w:tblHeader/>
        </w:trPr>
        <w:tc>
          <w:tcPr>
            <w:tcW w:w="2256" w:type="dxa"/>
          </w:tcPr>
          <w:p w14:paraId="4E99BB0C" w14:textId="77777777" w:rsidR="00AA6CCF" w:rsidRPr="00453F47" w:rsidRDefault="00AA6CCF" w:rsidP="006E5F0A">
            <w:pPr>
              <w:rPr>
                <w:b/>
              </w:rPr>
            </w:pPr>
            <w:r>
              <w:rPr>
                <w:b/>
              </w:rPr>
              <w:t>AOI Parameter</w:t>
            </w:r>
          </w:p>
        </w:tc>
        <w:tc>
          <w:tcPr>
            <w:tcW w:w="1414" w:type="dxa"/>
          </w:tcPr>
          <w:p w14:paraId="7AA9A5AE" w14:textId="77777777" w:rsidR="00AA6CCF" w:rsidRDefault="00AA6CCF" w:rsidP="006E5F0A">
            <w:pPr>
              <w:rPr>
                <w:b/>
              </w:rPr>
            </w:pPr>
            <w:r>
              <w:rPr>
                <w:b/>
              </w:rPr>
              <w:t>Requirement</w:t>
            </w:r>
          </w:p>
        </w:tc>
        <w:tc>
          <w:tcPr>
            <w:tcW w:w="3531" w:type="dxa"/>
          </w:tcPr>
          <w:p w14:paraId="5945FABF" w14:textId="77777777" w:rsidR="00AA6CCF" w:rsidRPr="00453F47" w:rsidRDefault="00AA6CCF" w:rsidP="006E5F0A">
            <w:pPr>
              <w:rPr>
                <w:b/>
              </w:rPr>
            </w:pPr>
            <w:r>
              <w:rPr>
                <w:b/>
              </w:rPr>
              <w:t>Default Value</w:t>
            </w:r>
          </w:p>
        </w:tc>
        <w:tc>
          <w:tcPr>
            <w:tcW w:w="1817" w:type="dxa"/>
          </w:tcPr>
          <w:p w14:paraId="6CB15903" w14:textId="77777777" w:rsidR="00AA6CCF" w:rsidRPr="00453F47" w:rsidRDefault="00AA6CCF" w:rsidP="006E5F0A">
            <w:pPr>
              <w:rPr>
                <w:b/>
              </w:rPr>
            </w:pPr>
            <w:r w:rsidRPr="00453F47">
              <w:rPr>
                <w:b/>
              </w:rPr>
              <w:t>Description</w:t>
            </w:r>
          </w:p>
        </w:tc>
        <w:tc>
          <w:tcPr>
            <w:tcW w:w="3510" w:type="dxa"/>
          </w:tcPr>
          <w:p w14:paraId="6AB0A9F2" w14:textId="77777777" w:rsidR="00AA6CCF" w:rsidRPr="00453F47" w:rsidRDefault="00AA6CCF" w:rsidP="006E5F0A">
            <w:pPr>
              <w:rPr>
                <w:b/>
              </w:rPr>
            </w:pPr>
            <w:r>
              <w:rPr>
                <w:b/>
              </w:rPr>
              <w:t>Implementation Guideline</w:t>
            </w:r>
          </w:p>
        </w:tc>
      </w:tr>
      <w:tr w:rsidR="00FA2AA7" w:rsidRPr="00453F47" w14:paraId="071CAF04" w14:textId="77777777" w:rsidTr="006E5F0A">
        <w:trPr>
          <w:tblHeader/>
        </w:trPr>
        <w:tc>
          <w:tcPr>
            <w:tcW w:w="2256" w:type="dxa"/>
          </w:tcPr>
          <w:p w14:paraId="101668C9" w14:textId="77777777" w:rsidR="00AA6CCF" w:rsidRPr="00736B12" w:rsidRDefault="005D57AC" w:rsidP="00033F7C">
            <w:r>
              <w:t>Message_Read_</w:t>
            </w:r>
            <w:r w:rsidR="00033F7C">
              <w:t>v</w:t>
            </w:r>
            <w:r>
              <w:t>1</w:t>
            </w:r>
          </w:p>
        </w:tc>
        <w:tc>
          <w:tcPr>
            <w:tcW w:w="1414" w:type="dxa"/>
          </w:tcPr>
          <w:p w14:paraId="46BEAEBA" w14:textId="77777777" w:rsidR="00AA6CCF" w:rsidRPr="00736B12" w:rsidRDefault="005D57AC" w:rsidP="006E5F0A">
            <w:r>
              <w:t>Mandatory</w:t>
            </w:r>
          </w:p>
        </w:tc>
        <w:tc>
          <w:tcPr>
            <w:tcW w:w="3531" w:type="dxa"/>
          </w:tcPr>
          <w:p w14:paraId="1C41E8E5" w14:textId="77777777" w:rsidR="00AA6CCF" w:rsidRPr="005D57AC" w:rsidRDefault="005D57AC" w:rsidP="006E5F0A">
            <w:r>
              <w:rPr>
                <w:i/>
              </w:rPr>
              <w:t>Tagname.</w:t>
            </w:r>
            <w:r>
              <w:t>ADDON</w:t>
            </w:r>
          </w:p>
        </w:tc>
        <w:tc>
          <w:tcPr>
            <w:tcW w:w="1817" w:type="dxa"/>
          </w:tcPr>
          <w:p w14:paraId="27904C12" w14:textId="77777777" w:rsidR="00AA6CCF" w:rsidRPr="00736B12" w:rsidRDefault="005D57AC" w:rsidP="006E5F0A">
            <w:r>
              <w:t>Message Read AOI</w:t>
            </w:r>
          </w:p>
        </w:tc>
        <w:tc>
          <w:tcPr>
            <w:tcW w:w="3510" w:type="dxa"/>
          </w:tcPr>
          <w:p w14:paraId="65C30ED3" w14:textId="0CFBCF3B" w:rsidR="00AA6CCF" w:rsidRPr="00736B12" w:rsidRDefault="005D57AC" w:rsidP="006E5F0A">
            <w:del w:id="3" w:author="Steve Cauduro" w:date="2020-03-18T16:25:00Z">
              <w:r>
                <w:delText>NAp</w:delText>
              </w:r>
            </w:del>
            <w:ins w:id="4" w:author="Steve Cauduro" w:date="2020-03-18T16:25:00Z">
              <w:r w:rsidR="009B105C">
                <w:t>N/A</w:t>
              </w:r>
            </w:ins>
          </w:p>
        </w:tc>
      </w:tr>
      <w:tr w:rsidR="00FA2AA7" w:rsidRPr="00453F47" w14:paraId="2D5365CA" w14:textId="77777777" w:rsidTr="006E5F0A">
        <w:trPr>
          <w:tblHeader/>
        </w:trPr>
        <w:tc>
          <w:tcPr>
            <w:tcW w:w="2256" w:type="dxa"/>
          </w:tcPr>
          <w:p w14:paraId="7272D151" w14:textId="77777777" w:rsidR="00AA6CCF" w:rsidRDefault="005D57AC" w:rsidP="006E5F0A">
            <w:r>
              <w:t>MSG</w:t>
            </w:r>
          </w:p>
        </w:tc>
        <w:tc>
          <w:tcPr>
            <w:tcW w:w="1414" w:type="dxa"/>
          </w:tcPr>
          <w:p w14:paraId="39D4F85A" w14:textId="77777777" w:rsidR="00AA6CCF" w:rsidRDefault="005D57AC" w:rsidP="006E5F0A">
            <w:r>
              <w:t>Mandatory</w:t>
            </w:r>
          </w:p>
        </w:tc>
        <w:tc>
          <w:tcPr>
            <w:tcW w:w="3531" w:type="dxa"/>
          </w:tcPr>
          <w:p w14:paraId="3A486C23" w14:textId="3349C28E" w:rsidR="00AA6CCF" w:rsidRPr="000E232C" w:rsidRDefault="005D57AC" w:rsidP="006E5F0A">
            <w:del w:id="5" w:author="Steve Cauduro" w:date="2020-03-18T16:25:00Z">
              <w:r>
                <w:delText>NAp</w:delText>
              </w:r>
            </w:del>
            <w:ins w:id="6" w:author="Steve Cauduro" w:date="2020-03-18T16:25:00Z">
              <w:r w:rsidR="009B105C">
                <w:t>N/A</w:t>
              </w:r>
            </w:ins>
          </w:p>
        </w:tc>
        <w:tc>
          <w:tcPr>
            <w:tcW w:w="1817" w:type="dxa"/>
          </w:tcPr>
          <w:p w14:paraId="07695395" w14:textId="77777777" w:rsidR="00AA6CCF" w:rsidRDefault="005D57AC" w:rsidP="006E5F0A">
            <w:r>
              <w:t>Message Instruction</w:t>
            </w:r>
          </w:p>
        </w:tc>
        <w:tc>
          <w:tcPr>
            <w:tcW w:w="3510" w:type="dxa"/>
          </w:tcPr>
          <w:p w14:paraId="6EB83EF0" w14:textId="77777777" w:rsidR="00AA6CCF" w:rsidRDefault="005D57AC" w:rsidP="006E5F0A">
            <w:r>
              <w:t>Message Instruction must be created independently in the form MSG_READ_BYX1_1, to align with AOI name</w:t>
            </w:r>
          </w:p>
        </w:tc>
      </w:tr>
      <w:tr w:rsidR="00FA2AA7" w:rsidRPr="00453F47" w14:paraId="57E57681" w14:textId="77777777" w:rsidTr="006E5F0A">
        <w:trPr>
          <w:tblHeader/>
        </w:trPr>
        <w:tc>
          <w:tcPr>
            <w:tcW w:w="2256" w:type="dxa"/>
          </w:tcPr>
          <w:p w14:paraId="7374BFBC" w14:textId="77777777" w:rsidR="00FA2AA7" w:rsidRDefault="00FA2AA7" w:rsidP="006E5F0A">
            <w:r>
              <w:t>MSG_Enable</w:t>
            </w:r>
          </w:p>
        </w:tc>
        <w:tc>
          <w:tcPr>
            <w:tcW w:w="1414" w:type="dxa"/>
          </w:tcPr>
          <w:p w14:paraId="60EC88D4" w14:textId="2FB99D4D" w:rsidR="00FA2AA7" w:rsidRDefault="00FA2AA7" w:rsidP="006E5F0A">
            <w:ins w:id="7" w:author="NLS" w:date="2020-08-25T09:51:00Z">
              <w:r>
                <w:t>Ma</w:t>
              </w:r>
            </w:ins>
            <w:ins w:id="8" w:author="Steve Cauduro" w:date="2020-03-18T16:29:00Z">
              <w:r w:rsidR="009B105C">
                <w:t>n</w:t>
              </w:r>
            </w:ins>
            <w:ins w:id="9" w:author="NLS" w:date="2020-08-25T09:51:00Z">
              <w:r>
                <w:t>datory</w:t>
              </w:r>
            </w:ins>
            <w:del w:id="10" w:author="NLS" w:date="2020-08-25T09:51:00Z">
              <w:r>
                <w:delText>Madatory</w:delText>
              </w:r>
            </w:del>
          </w:p>
        </w:tc>
        <w:tc>
          <w:tcPr>
            <w:tcW w:w="3531" w:type="dxa"/>
          </w:tcPr>
          <w:p w14:paraId="6D4A1ED4" w14:textId="77777777" w:rsidR="00FA2AA7" w:rsidRDefault="00FA2AA7" w:rsidP="006E5F0A">
            <w:r>
              <w:rPr>
                <w:i/>
              </w:rPr>
              <w:t>Tagname.</w:t>
            </w:r>
            <w:r>
              <w:t>ADDON.MSG_Enable</w:t>
            </w:r>
          </w:p>
        </w:tc>
        <w:tc>
          <w:tcPr>
            <w:tcW w:w="1817" w:type="dxa"/>
          </w:tcPr>
          <w:p w14:paraId="4F8DA7D8" w14:textId="77777777" w:rsidR="00FA2AA7" w:rsidRDefault="00FA2AA7" w:rsidP="006E5F0A">
            <w:r>
              <w:t>Enable Message Instruction</w:t>
            </w:r>
          </w:p>
        </w:tc>
        <w:tc>
          <w:tcPr>
            <w:tcW w:w="3510" w:type="dxa"/>
          </w:tcPr>
          <w:p w14:paraId="086CFAFD" w14:textId="77777777" w:rsidR="00FA2AA7" w:rsidRDefault="00FA2AA7" w:rsidP="006E5F0A">
            <w:r>
              <w:t>Program outside of the AOI with message enable conditions</w:t>
            </w:r>
          </w:p>
        </w:tc>
      </w:tr>
      <w:tr w:rsidR="00FA2AA7" w:rsidRPr="00453F47" w14:paraId="1AE36755" w14:textId="77777777" w:rsidTr="006E5F0A">
        <w:trPr>
          <w:tblHeader/>
        </w:trPr>
        <w:tc>
          <w:tcPr>
            <w:tcW w:w="2256" w:type="dxa"/>
          </w:tcPr>
          <w:p w14:paraId="19000E5A" w14:textId="77777777" w:rsidR="00AA6CCF" w:rsidRDefault="005D57AC" w:rsidP="006E5F0A">
            <w:r>
              <w:t>Continuous_Execution</w:t>
            </w:r>
          </w:p>
        </w:tc>
        <w:tc>
          <w:tcPr>
            <w:tcW w:w="1414" w:type="dxa"/>
          </w:tcPr>
          <w:p w14:paraId="32336438" w14:textId="77777777" w:rsidR="00AA6CCF" w:rsidRDefault="005D57AC" w:rsidP="006E5F0A">
            <w:r>
              <w:t>Mandatory</w:t>
            </w:r>
          </w:p>
        </w:tc>
        <w:tc>
          <w:tcPr>
            <w:tcW w:w="3531" w:type="dxa"/>
          </w:tcPr>
          <w:p w14:paraId="789883CB" w14:textId="77777777" w:rsidR="00AA6CCF" w:rsidRPr="000E232C" w:rsidRDefault="005D57AC" w:rsidP="006E5F0A">
            <w:r>
              <w:t>0</w:t>
            </w:r>
          </w:p>
        </w:tc>
        <w:tc>
          <w:tcPr>
            <w:tcW w:w="1817" w:type="dxa"/>
          </w:tcPr>
          <w:p w14:paraId="0E04FF94" w14:textId="77777777" w:rsidR="00AA6CCF" w:rsidRDefault="005D57AC" w:rsidP="006E5F0A">
            <w:r>
              <w:t>Message to be executed continuously</w:t>
            </w:r>
          </w:p>
        </w:tc>
        <w:tc>
          <w:tcPr>
            <w:tcW w:w="3510" w:type="dxa"/>
          </w:tcPr>
          <w:p w14:paraId="70CD9BEB" w14:textId="77777777" w:rsidR="00AA6CCF" w:rsidRDefault="005D57AC" w:rsidP="006E5F0A">
            <w:r>
              <w:t>Set to 1 to allow the block to continuously execute without any dwell time</w:t>
            </w:r>
          </w:p>
        </w:tc>
      </w:tr>
      <w:tr w:rsidR="00FA2AA7" w:rsidRPr="00453F47" w14:paraId="4BC12201" w14:textId="77777777" w:rsidTr="006E5F0A">
        <w:trPr>
          <w:tblHeader/>
        </w:trPr>
        <w:tc>
          <w:tcPr>
            <w:tcW w:w="2256" w:type="dxa"/>
          </w:tcPr>
          <w:p w14:paraId="20FFDD28" w14:textId="77777777" w:rsidR="00AA6CCF" w:rsidRDefault="005D57AC" w:rsidP="006E5F0A">
            <w:r>
              <w:t>Message_Sequence_Counter</w:t>
            </w:r>
          </w:p>
        </w:tc>
        <w:tc>
          <w:tcPr>
            <w:tcW w:w="1414" w:type="dxa"/>
          </w:tcPr>
          <w:p w14:paraId="12D400A1" w14:textId="77777777" w:rsidR="00AA6CCF" w:rsidRDefault="005D57AC" w:rsidP="006E5F0A">
            <w:r>
              <w:t>Mandatory</w:t>
            </w:r>
          </w:p>
        </w:tc>
        <w:tc>
          <w:tcPr>
            <w:tcW w:w="3531" w:type="dxa"/>
          </w:tcPr>
          <w:p w14:paraId="6A28E3B2" w14:textId="77777777" w:rsidR="00AA6CCF" w:rsidRPr="000E232C" w:rsidRDefault="005D57AC" w:rsidP="005D57AC">
            <w:r>
              <w:t>MSG_SEQ_COUNTER</w:t>
            </w:r>
          </w:p>
        </w:tc>
        <w:tc>
          <w:tcPr>
            <w:tcW w:w="1817" w:type="dxa"/>
          </w:tcPr>
          <w:p w14:paraId="3DB4213F" w14:textId="77777777" w:rsidR="00AA6CCF" w:rsidRDefault="005D57AC" w:rsidP="006E5F0A">
            <w:r>
              <w:t>Message execution Sequence Number</w:t>
            </w:r>
          </w:p>
        </w:tc>
        <w:tc>
          <w:tcPr>
            <w:tcW w:w="3510" w:type="dxa"/>
          </w:tcPr>
          <w:p w14:paraId="426C31D9" w14:textId="77777777" w:rsidR="00AA6CCF" w:rsidRDefault="005D57AC" w:rsidP="006E5F0A">
            <w:r>
              <w:t>Value increments by 1 on each execution of the COMMS_MSG task.  When this value is equal to Message_Sequence and the message is not configured for continuous execution, a read is triggered</w:t>
            </w:r>
          </w:p>
        </w:tc>
      </w:tr>
      <w:tr w:rsidR="00FA2AA7" w:rsidRPr="00453F47" w14:paraId="4013381E" w14:textId="77777777" w:rsidTr="006E5F0A">
        <w:trPr>
          <w:tblHeader/>
        </w:trPr>
        <w:tc>
          <w:tcPr>
            <w:tcW w:w="2256" w:type="dxa"/>
          </w:tcPr>
          <w:p w14:paraId="4B4267D7" w14:textId="77777777" w:rsidR="00AA6CCF" w:rsidRDefault="005D57AC" w:rsidP="006E5F0A">
            <w:r>
              <w:t>Message_Sequence</w:t>
            </w:r>
          </w:p>
        </w:tc>
        <w:tc>
          <w:tcPr>
            <w:tcW w:w="1414" w:type="dxa"/>
          </w:tcPr>
          <w:p w14:paraId="4D967706" w14:textId="77777777" w:rsidR="00AA6CCF" w:rsidRDefault="005D57AC" w:rsidP="006E5F0A">
            <w:r>
              <w:t>Mandatory</w:t>
            </w:r>
          </w:p>
        </w:tc>
        <w:tc>
          <w:tcPr>
            <w:tcW w:w="3531" w:type="dxa"/>
          </w:tcPr>
          <w:p w14:paraId="20610BCE" w14:textId="77777777" w:rsidR="00AA6CCF" w:rsidRPr="00946C3A" w:rsidRDefault="005D57AC" w:rsidP="006E5F0A">
            <w:r>
              <w:t>Hard Code to Rung Number</w:t>
            </w:r>
          </w:p>
        </w:tc>
        <w:tc>
          <w:tcPr>
            <w:tcW w:w="1817" w:type="dxa"/>
          </w:tcPr>
          <w:p w14:paraId="460EA385" w14:textId="7ED45308" w:rsidR="00AA6CCF" w:rsidRDefault="005D57AC" w:rsidP="006E5F0A">
            <w:del w:id="11" w:author="Steve Cauduro" w:date="2020-03-18T16:25:00Z">
              <w:r>
                <w:delText>Messege</w:delText>
              </w:r>
            </w:del>
            <w:ins w:id="12" w:author="Steve Cauduro" w:date="2020-03-18T16:25:00Z">
              <w:r w:rsidR="009B105C">
                <w:t>Message</w:t>
              </w:r>
            </w:ins>
            <w:r>
              <w:t xml:space="preserve"> Sequence ID</w:t>
            </w:r>
          </w:p>
        </w:tc>
        <w:tc>
          <w:tcPr>
            <w:tcW w:w="3510" w:type="dxa"/>
          </w:tcPr>
          <w:p w14:paraId="3AA3FC4F" w14:textId="77777777" w:rsidR="00AA6CCF" w:rsidRDefault="005D57AC" w:rsidP="006E5F0A">
            <w:r>
              <w:t xml:space="preserve">Message is executed when this value is equal to Message_Sequence_Counter </w:t>
            </w:r>
          </w:p>
        </w:tc>
      </w:tr>
      <w:tr w:rsidR="005D57AC" w:rsidRPr="00453F47" w14:paraId="1CCDC8B0" w14:textId="77777777" w:rsidTr="006E5F0A">
        <w:trPr>
          <w:tblHeader/>
        </w:trPr>
        <w:tc>
          <w:tcPr>
            <w:tcW w:w="2256" w:type="dxa"/>
          </w:tcPr>
          <w:p w14:paraId="3C5CB36F" w14:textId="77777777" w:rsidR="005D57AC" w:rsidRDefault="00FA2AA7" w:rsidP="006E5F0A">
            <w:r>
              <w:t>Heartbeat</w:t>
            </w:r>
          </w:p>
        </w:tc>
        <w:tc>
          <w:tcPr>
            <w:tcW w:w="1414" w:type="dxa"/>
          </w:tcPr>
          <w:p w14:paraId="4B5C8FAD" w14:textId="77777777" w:rsidR="005D57AC" w:rsidRDefault="00FA2AA7" w:rsidP="006E5F0A">
            <w:r>
              <w:t>Mandatory</w:t>
            </w:r>
          </w:p>
        </w:tc>
        <w:tc>
          <w:tcPr>
            <w:tcW w:w="3531" w:type="dxa"/>
          </w:tcPr>
          <w:p w14:paraId="3900BE55" w14:textId="77777777" w:rsidR="005D57AC" w:rsidRDefault="00FA2AA7" w:rsidP="00FA2AA7">
            <w:proofErr w:type="gramStart"/>
            <w:r>
              <w:rPr>
                <w:i/>
              </w:rPr>
              <w:t>Tagname</w:t>
            </w:r>
            <w:r>
              <w:t>.Data.DINT</w:t>
            </w:r>
            <w:proofErr w:type="gramEnd"/>
            <w:r>
              <w:t>[19].31</w:t>
            </w:r>
          </w:p>
        </w:tc>
        <w:tc>
          <w:tcPr>
            <w:tcW w:w="1817" w:type="dxa"/>
          </w:tcPr>
          <w:p w14:paraId="6C929E97" w14:textId="77777777" w:rsidR="005D57AC" w:rsidRDefault="00FA2AA7" w:rsidP="006E5F0A">
            <w:r>
              <w:t>Heartbeat bit from target PLC</w:t>
            </w:r>
          </w:p>
        </w:tc>
        <w:tc>
          <w:tcPr>
            <w:tcW w:w="3510" w:type="dxa"/>
          </w:tcPr>
          <w:p w14:paraId="4FDAED48" w14:textId="77777777" w:rsidR="005D57AC" w:rsidRDefault="00FA2AA7" w:rsidP="006E5F0A">
            <w:r>
              <w:t>Program to use the heartbeat bit from the PLC</w:t>
            </w:r>
          </w:p>
        </w:tc>
      </w:tr>
      <w:tr w:rsidR="00FA2AA7" w:rsidRPr="00453F47" w14:paraId="0A99C566" w14:textId="77777777" w:rsidTr="006E5F0A">
        <w:trPr>
          <w:tblHeader/>
        </w:trPr>
        <w:tc>
          <w:tcPr>
            <w:tcW w:w="2256" w:type="dxa"/>
          </w:tcPr>
          <w:p w14:paraId="1D98C023" w14:textId="77777777" w:rsidR="00FA2AA7" w:rsidRDefault="00FA2AA7" w:rsidP="006E5F0A">
            <w:r>
              <w:t>Communication_Error</w:t>
            </w:r>
          </w:p>
        </w:tc>
        <w:tc>
          <w:tcPr>
            <w:tcW w:w="1414" w:type="dxa"/>
          </w:tcPr>
          <w:p w14:paraId="080FBB09" w14:textId="77777777" w:rsidR="00FA2AA7" w:rsidRDefault="00FA2AA7" w:rsidP="006E5F0A">
            <w:r>
              <w:t>Mandatory</w:t>
            </w:r>
          </w:p>
        </w:tc>
        <w:tc>
          <w:tcPr>
            <w:tcW w:w="3531" w:type="dxa"/>
          </w:tcPr>
          <w:p w14:paraId="5E870436" w14:textId="77777777" w:rsidR="00FA2AA7" w:rsidRPr="00FA2AA7" w:rsidRDefault="00FA2AA7" w:rsidP="00FA2AA7">
            <w:r>
              <w:rPr>
                <w:i/>
              </w:rPr>
              <w:t>Tagname</w:t>
            </w:r>
            <w:r>
              <w:t>.ERR</w:t>
            </w:r>
          </w:p>
        </w:tc>
        <w:tc>
          <w:tcPr>
            <w:tcW w:w="1817" w:type="dxa"/>
          </w:tcPr>
          <w:p w14:paraId="7CB97171" w14:textId="77777777" w:rsidR="00FA2AA7" w:rsidRDefault="00FA2AA7" w:rsidP="006E5F0A">
            <w:r>
              <w:t>Communication Error due to heartbeat timeout</w:t>
            </w:r>
          </w:p>
        </w:tc>
        <w:tc>
          <w:tcPr>
            <w:tcW w:w="3510" w:type="dxa"/>
          </w:tcPr>
          <w:p w14:paraId="7141F67B" w14:textId="328265B9" w:rsidR="00FA2AA7" w:rsidRDefault="00FA2AA7" w:rsidP="006E5F0A">
            <w:del w:id="13" w:author="Steve Cauduro" w:date="2020-03-18T16:25:00Z">
              <w:r>
                <w:delText>NAp</w:delText>
              </w:r>
            </w:del>
            <w:ins w:id="14" w:author="Steve Cauduro" w:date="2020-03-18T16:25:00Z">
              <w:r w:rsidR="009B105C">
                <w:t>N/A</w:t>
              </w:r>
            </w:ins>
          </w:p>
        </w:tc>
      </w:tr>
    </w:tbl>
    <w:p w14:paraId="48367F25" w14:textId="77777777" w:rsidR="00AA6CCF" w:rsidRDefault="00AA6CCF" w:rsidP="00AA6CCF"/>
    <w:p w14:paraId="6DB884E8" w14:textId="77777777" w:rsidR="00AA6CCF" w:rsidRDefault="00AA6CCF" w:rsidP="00AA6CCF">
      <w:pPr>
        <w:rPr>
          <w:b/>
        </w:rPr>
      </w:pPr>
      <w:r>
        <w:rPr>
          <w:b/>
        </w:rPr>
        <w:t>AOI Operation Description</w:t>
      </w:r>
    </w:p>
    <w:p w14:paraId="5ACFA9A5" w14:textId="77777777" w:rsidR="00FA2AA7" w:rsidRDefault="00FA2AA7" w:rsidP="00AA6CCF">
      <w:r>
        <w:t>The message block will execute based on the programmed enable and trigger conditions.  A diagnostic counter is provided to track the number of times an execution attempt is made.</w:t>
      </w:r>
    </w:p>
    <w:p w14:paraId="6BAC1866" w14:textId="77777777" w:rsidR="00FA2AA7" w:rsidRPr="00EA5DCE" w:rsidRDefault="00FA2AA7" w:rsidP="00AA6CCF">
      <w:r>
        <w:t xml:space="preserve">If the message block is enabled the heartbeat from the target PLC will be evaluated.  By </w:t>
      </w:r>
      <w:proofErr w:type="gramStart"/>
      <w:r>
        <w:t>default</w:t>
      </w:r>
      <w:proofErr w:type="gramEnd"/>
      <w:r>
        <w:t xml:space="preserve"> if the heartbeat signal does not change for five minutes, an alarm will be generated.</w:t>
      </w:r>
    </w:p>
    <w:p w14:paraId="4F8541F3" w14:textId="77777777" w:rsidR="00FA2AA7" w:rsidRDefault="00FA2AA7" w:rsidP="00AA6CCF">
      <w:pPr>
        <w:rPr>
          <w:del w:id="15" w:author="Joshi, Shailendra" w:date="2020-08-25T09:51:00Z"/>
          <w:b/>
        </w:rPr>
      </w:pPr>
    </w:p>
    <w:p w14:paraId="4430EBC1" w14:textId="77777777" w:rsidR="00AA6CCF" w:rsidRDefault="00AA6CCF" w:rsidP="00AA6CCF">
      <w:r>
        <w:rPr>
          <w:b/>
        </w:rPr>
        <w:t>Programming Examples</w:t>
      </w:r>
    </w:p>
    <w:p w14:paraId="23D117C4" w14:textId="463FD5A7" w:rsidR="00FA2AA7" w:rsidRDefault="00FA2AA7">
      <w:r>
        <w:t xml:space="preserve">Message blocks are to be deployed in the Main Routine of the COMMS_MSG program.  This is part of a timed task that executes </w:t>
      </w:r>
      <w:del w:id="16" w:author="Steve Cauduro" w:date="2020-03-18T16:26:00Z">
        <w:r>
          <w:delText xml:space="preserve">by default </w:delText>
        </w:r>
      </w:del>
      <w:r>
        <w:t>every second</w:t>
      </w:r>
      <w:ins w:id="17" w:author="Steve Cauduro" w:date="2020-03-18T16:26:00Z">
        <w:r w:rsidR="009B105C">
          <w:t xml:space="preserve"> by default</w:t>
        </w:r>
      </w:ins>
      <w:r>
        <w:t>.  The sequence counter logic is implemented on rung 0 of the routine.  Whenever a message block is added or removed this rung must be modified so that the counter resets to 1 after reaching the maximum message block count.</w:t>
      </w:r>
    </w:p>
    <w:p w14:paraId="27898D13" w14:textId="77777777" w:rsidR="00FA2AA7" w:rsidRDefault="00FA2AA7">
      <w:r>
        <w:t xml:space="preserve">One message block should be deployed on each subsequent rung.  Each rung should consist of two branches.  The first branch should implement the message enable conditions, at minimum these are the global message enable tag SYS_MSG_ENB and </w:t>
      </w:r>
      <w:proofErr w:type="gramStart"/>
      <w:r>
        <w:t>the .PB</w:t>
      </w:r>
      <w:proofErr w:type="gramEnd"/>
      <w:r>
        <w:t>_EN tag of the UDT.  The second branch should implement the AOI.</w:t>
      </w:r>
      <w:r w:rsidR="00A37E1E">
        <w:t xml:space="preserve">  The Message_Sequence should be equal to the rung number, even if the block is configured for continuous execution. </w:t>
      </w:r>
    </w:p>
    <w:p w14:paraId="62F5E7B2" w14:textId="19F4415C" w:rsidR="00A37E1E" w:rsidRDefault="00A37E1E">
      <w:r>
        <w:t xml:space="preserve">Continuous messaging should be avoided unless the application requires near real-time data from the target PLC.  </w:t>
      </w:r>
      <w:del w:id="18" w:author="Steve Cauduro" w:date="2020-03-18T16:27:00Z">
        <w:r>
          <w:delText>In the event that</w:delText>
        </w:r>
      </w:del>
      <w:ins w:id="19" w:author="Steve Cauduro" w:date="2020-03-18T16:27:00Z">
        <w:r w:rsidR="009B105C">
          <w:t>If</w:t>
        </w:r>
      </w:ins>
      <w:r>
        <w:t xml:space="preserve"> the delay between message block execution becomes excessive (approximately more than 30 seconds or 30 message blocks) then, with the approval of Halton Region, the period of the timed task should be decreased to accommodate for faster execution.</w:t>
      </w:r>
    </w:p>
    <w:p w14:paraId="0EC670AF" w14:textId="77777777" w:rsidR="00FA2AA7" w:rsidRDefault="00FA2AA7">
      <w:r>
        <w:t>Message Blocks cannot be members of UDTs and so must be created separate from the UDT.  The default configuration of the message block is as follows</w:t>
      </w:r>
      <w:r>
        <w:br/>
      </w:r>
    </w:p>
    <w:p w14:paraId="6DDD94F5" w14:textId="77777777" w:rsidR="00FA2AA7" w:rsidRDefault="00FA2AA7" w:rsidP="00FA2AA7">
      <w:pPr>
        <w:spacing w:after="0"/>
      </w:pPr>
      <w:r>
        <w:t>Message Type: CIP Data Table Read</w:t>
      </w:r>
    </w:p>
    <w:p w14:paraId="68A85B5C" w14:textId="77777777" w:rsidR="00FA2AA7" w:rsidRDefault="00FA2AA7" w:rsidP="00FA2AA7">
      <w:pPr>
        <w:spacing w:after="0"/>
      </w:pPr>
      <w:r>
        <w:t>Source Element: MSG_BYX1_</w:t>
      </w:r>
      <w:proofErr w:type="gramStart"/>
      <w:r>
        <w:t>1.Data</w:t>
      </w:r>
      <w:proofErr w:type="gramEnd"/>
    </w:p>
    <w:p w14:paraId="1DC5C90B" w14:textId="77777777" w:rsidR="00FA2AA7" w:rsidRDefault="00FA2AA7" w:rsidP="00FA2AA7">
      <w:pPr>
        <w:spacing w:after="0"/>
      </w:pPr>
      <w:r>
        <w:t>Number of Elements: 1</w:t>
      </w:r>
    </w:p>
    <w:p w14:paraId="47BE5EB2" w14:textId="77777777" w:rsidR="00FA2AA7" w:rsidRDefault="00FA2AA7" w:rsidP="00FA2AA7">
      <w:pPr>
        <w:spacing w:after="0"/>
      </w:pPr>
      <w:r>
        <w:t>Destination Element MSG_BYX1_</w:t>
      </w:r>
      <w:proofErr w:type="gramStart"/>
      <w:r>
        <w:t>1.Data</w:t>
      </w:r>
      <w:proofErr w:type="gramEnd"/>
    </w:p>
    <w:p w14:paraId="6D43B93D" w14:textId="77777777" w:rsidR="00E25D49" w:rsidRDefault="00E25D49" w:rsidP="00FA2AA7">
      <w:pPr>
        <w:spacing w:after="0"/>
      </w:pPr>
      <w:r>
        <w:t xml:space="preserve">Path: A valid </w:t>
      </w:r>
      <w:r w:rsidR="00A37E1E">
        <w:t xml:space="preserve">Communication Path </w:t>
      </w:r>
      <w:r>
        <w:t>from the source to destination controller</w:t>
      </w:r>
    </w:p>
    <w:p w14:paraId="5A264C8C" w14:textId="77777777" w:rsidR="00E25D49" w:rsidRDefault="00E25D49" w:rsidP="00FA2AA7">
      <w:pPr>
        <w:spacing w:after="0"/>
      </w:pPr>
      <w:r>
        <w:t>Connected: Unchecked</w:t>
      </w:r>
    </w:p>
    <w:p w14:paraId="0A538C93" w14:textId="77777777" w:rsidR="00A37E1E" w:rsidRDefault="00A37E1E" w:rsidP="00FA2AA7">
      <w:pPr>
        <w:spacing w:after="0"/>
      </w:pPr>
    </w:p>
    <w:p w14:paraId="4244A497" w14:textId="4A7C2A28" w:rsidR="00A37E1E" w:rsidRDefault="00A37E1E" w:rsidP="00FA2AA7">
      <w:pPr>
        <w:spacing w:after="0"/>
      </w:pPr>
      <w:r>
        <w:t xml:space="preserve">It is generally recommended to name the source and destination elements the same, and configure them as the same data type, to simplify troubleshooting.  As the Default .Data array accommodates up to 20 DINTS (or 20*32 BOOLs) and 20 REALs there should be </w:t>
      </w:r>
      <w:del w:id="20" w:author="Steve Cauduro" w:date="2020-03-18T16:29:00Z">
        <w:r>
          <w:delText>sufficient</w:delText>
        </w:r>
      </w:del>
      <w:ins w:id="21" w:author="Steve Cauduro" w:date="2020-03-18T16:29:00Z">
        <w:r w:rsidR="009B105C">
          <w:t>enough</w:t>
        </w:r>
      </w:ins>
      <w:r>
        <w:t xml:space="preserve"> storage for a single .Data array in a PLC to hold all the necessary data to be read by other PLCs.  If additional addresses are needed a </w:t>
      </w:r>
      <w:proofErr w:type="gramStart"/>
      <w:r>
        <w:t>second .Data</w:t>
      </w:r>
      <w:proofErr w:type="gramEnd"/>
      <w:r>
        <w:t xml:space="preserve"> block can be created.</w:t>
      </w:r>
    </w:p>
    <w:p w14:paraId="5E6B0FBE" w14:textId="77777777" w:rsidR="00F65828" w:rsidRDefault="00F65828" w:rsidP="00FA2AA7">
      <w:pPr>
        <w:spacing w:after="0"/>
      </w:pPr>
      <w:r>
        <w:rPr>
          <w:b/>
        </w:rPr>
        <w:t>HMI Integration</w:t>
      </w:r>
    </w:p>
    <w:p w14:paraId="4C47D286" w14:textId="77777777" w:rsidR="00F65828" w:rsidRPr="00F65828" w:rsidRDefault="00F65828" w:rsidP="00FA2AA7">
      <w:pPr>
        <w:spacing w:after="0"/>
      </w:pPr>
      <w:r>
        <w:t>There are no specific HMI programming requirements for this UD</w:t>
      </w:r>
      <w:del w:id="22" w:author="Steve Cauduro" w:date="2020-03-18T16:29:00Z">
        <w:r>
          <w:delText>D</w:delText>
        </w:r>
      </w:del>
      <w:r>
        <w:t>T.</w:t>
      </w:r>
    </w:p>
    <w:sectPr w:rsidR="00F65828" w:rsidRPr="00F65828" w:rsidSect="00CE63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37A"/>
    <w:rsid w:val="00033F7C"/>
    <w:rsid w:val="000479C9"/>
    <w:rsid w:val="000A793D"/>
    <w:rsid w:val="001844DB"/>
    <w:rsid w:val="00221670"/>
    <w:rsid w:val="002A0716"/>
    <w:rsid w:val="005D57AC"/>
    <w:rsid w:val="00693AAC"/>
    <w:rsid w:val="00707089"/>
    <w:rsid w:val="009B105C"/>
    <w:rsid w:val="00A37E1E"/>
    <w:rsid w:val="00AA6CCF"/>
    <w:rsid w:val="00CE637A"/>
    <w:rsid w:val="00E25D49"/>
    <w:rsid w:val="00EA5DCE"/>
    <w:rsid w:val="00F65828"/>
    <w:rsid w:val="00FA2A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A1D0"/>
  <w15:docId w15:val="{F97610BC-934C-4735-93B6-92F4ACD29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3AAC"/>
    <w:pPr>
      <w:spacing w:after="0" w:line="240" w:lineRule="auto"/>
    </w:pPr>
  </w:style>
  <w:style w:type="paragraph" w:styleId="BalloonText">
    <w:name w:val="Balloon Text"/>
    <w:basedOn w:val="Normal"/>
    <w:link w:val="BalloonTextChar"/>
    <w:uiPriority w:val="99"/>
    <w:semiHidden/>
    <w:unhideWhenUsed/>
    <w:rsid w:val="00693A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A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5E16F6-EA55-41C4-8368-9991F8B5D3D8}">
  <ds:schemaRefs>
    <ds:schemaRef ds:uri="http://schemas.microsoft.com/sharepoint/v3/contenttype/forms"/>
  </ds:schemaRefs>
</ds:datastoreItem>
</file>

<file path=customXml/itemProps2.xml><?xml version="1.0" encoding="utf-8"?>
<ds:datastoreItem xmlns:ds="http://schemas.openxmlformats.org/officeDocument/2006/customXml" ds:itemID="{9A8280DB-B721-4C39-A15A-7C0416305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02BBC-0D68-4282-875A-4C37A7B6B7D3}">
  <ds:schemaRefs>
    <ds:schemaRef ds:uri="http://schemas.openxmlformats.org/officeDocument/2006/bibliography"/>
  </ds:schemaRefs>
</ds:datastoreItem>
</file>

<file path=customXml/itemProps4.xml><?xml version="1.0" encoding="utf-8"?>
<ds:datastoreItem xmlns:ds="http://schemas.openxmlformats.org/officeDocument/2006/customXml" ds:itemID="{741ED720-F849-44A3-91D7-F943BA8FCA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Erin Buckley</cp:lastModifiedBy>
  <cp:revision>1</cp:revision>
  <dcterms:created xsi:type="dcterms:W3CDTF">2017-10-02T16:30:00Z</dcterms:created>
  <dcterms:modified xsi:type="dcterms:W3CDTF">2020-08-25T13:51:00Z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